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51DD" w:rsidRDefault="00236CCC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t>MCCF EDI TAS US</w:t>
      </w:r>
      <w:r w:rsidR="00D50572">
        <w:rPr>
          <w:rFonts w:ascii="Arial" w:eastAsia="Arial" w:hAnsi="Arial" w:cs="Arial"/>
          <w:b/>
          <w:sz w:val="36"/>
          <w:szCs w:val="36"/>
        </w:rPr>
        <w:t>17</w:t>
      </w:r>
      <w:r>
        <w:rPr>
          <w:rFonts w:ascii="Arial" w:eastAsia="Arial" w:hAnsi="Arial" w:cs="Arial"/>
          <w:b/>
          <w:sz w:val="36"/>
          <w:szCs w:val="36"/>
        </w:rPr>
        <w:t>5</w:t>
      </w:r>
    </w:p>
    <w:p w:rsidR="00FD51DD" w:rsidRDefault="00D50572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t>System Design Document</w:t>
      </w:r>
    </w:p>
    <w:p w:rsidR="00FD51DD" w:rsidRDefault="00FD51DD">
      <w:pPr>
        <w:pStyle w:val="Title"/>
      </w:pPr>
    </w:p>
    <w:p w:rsidR="00FD51DD" w:rsidRDefault="00FD51DD">
      <w:pPr>
        <w:spacing w:before="120" w:after="120" w:line="240" w:lineRule="auto"/>
        <w:jc w:val="center"/>
      </w:pPr>
    </w:p>
    <w:p w:rsidR="00FD51DD" w:rsidRDefault="00FD51DD">
      <w:pPr>
        <w:pStyle w:val="Title"/>
      </w:pPr>
    </w:p>
    <w:p w:rsidR="00FD51DD" w:rsidRDefault="00D50572">
      <w:pPr>
        <w:keepLines/>
        <w:spacing w:before="60" w:after="120"/>
        <w:jc w:val="center"/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" name="image01.jpg" descr="Department of Veterans Affairs official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Department of Veterans Affairs official seal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D51DD" w:rsidRDefault="00FD51DD">
      <w:pPr>
        <w:pStyle w:val="Title"/>
      </w:pPr>
    </w:p>
    <w:p w:rsidR="00FD51DD" w:rsidRDefault="00D50572">
      <w:pPr>
        <w:pStyle w:val="Title"/>
      </w:pPr>
      <w:r>
        <w:rPr>
          <w:sz w:val="28"/>
          <w:szCs w:val="28"/>
        </w:rPr>
        <w:t>Department of Veterans Affairs</w:t>
      </w:r>
    </w:p>
    <w:p w:rsidR="00FD51DD" w:rsidRDefault="00646452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>Dec</w:t>
      </w:r>
      <w:r w:rsidR="00D50572">
        <w:rPr>
          <w:rFonts w:ascii="Arial" w:eastAsia="Arial" w:hAnsi="Arial" w:cs="Arial"/>
          <w:b/>
          <w:sz w:val="28"/>
          <w:szCs w:val="28"/>
        </w:rPr>
        <w:t>ember 2016</w:t>
      </w:r>
    </w:p>
    <w:p w:rsidR="00FD51DD" w:rsidRDefault="00D50572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>Version 1.00</w:t>
      </w:r>
    </w:p>
    <w:p w:rsidR="00FD51D1" w:rsidRDefault="00D50572" w:rsidP="00FD51D1">
      <w:pPr>
        <w:rPr>
          <w:b/>
          <w:sz w:val="24"/>
          <w:szCs w:val="24"/>
        </w:rPr>
        <w:sectPr w:rsidR="00FD51D1">
          <w:headerReference w:type="default" r:id="rId8"/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br w:type="page"/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lastRenderedPageBreak/>
        <w:t>User Story Number: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USRX-167B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>User Story Name: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NCPDP Field Definition - Edits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Product Backlog ID: </w:t>
      </w:r>
      <w:r>
        <w:rPr>
          <w:rFonts w:ascii="Times New Roman" w:eastAsia="Times New Roman" w:hAnsi="Times New Roman" w:cs="Times New Roman"/>
          <w:sz w:val="24"/>
          <w:szCs w:val="24"/>
        </w:rPr>
        <w:t>167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>Backlog Priority: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(High, Medium, Low)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Initial Sizing Estimate: 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Rational ID: </w:t>
      </w:r>
      <w:proofErr w:type="spellStart"/>
      <w:proofErr w:type="gramStart"/>
      <w:r w:rsidR="00646452" w:rsidRPr="0011498B">
        <w:rPr>
          <w:rFonts w:ascii="Times New Roman" w:hAnsi="Times New Roman" w:cs="Times New Roman"/>
          <w:sz w:val="24"/>
          <w:szCs w:val="24"/>
        </w:rPr>
        <w:t>tbd</w:t>
      </w:r>
      <w:proofErr w:type="spellEnd"/>
      <w:proofErr w:type="gramEnd"/>
    </w:p>
    <w:p w:rsidR="00646452" w:rsidRPr="0011498B" w:rsidRDefault="00646452" w:rsidP="00646452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b/>
          <w:sz w:val="24"/>
          <w:szCs w:val="24"/>
        </w:rPr>
        <w:t xml:space="preserve">Rally ID: </w:t>
      </w:r>
      <w:r w:rsidRPr="0011498B">
        <w:rPr>
          <w:rFonts w:ascii="Times New Roman" w:hAnsi="Times New Roman" w:cs="Times New Roman"/>
          <w:sz w:val="24"/>
          <w:szCs w:val="24"/>
        </w:rPr>
        <w:t>US175</w:t>
      </w:r>
    </w:p>
    <w:p w:rsidR="00FD51DD" w:rsidRDefault="00FD51DD">
      <w:pPr>
        <w:spacing w:before="120" w:after="120" w:line="240" w:lineRule="auto"/>
      </w:pPr>
    </w:p>
    <w:p w:rsidR="00FD51DD" w:rsidRDefault="00D50572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reviewing the latest NCPDP Implementation Guide (October 2016), it was determined that updates must be made to the VistA files corresponding to Data Elements. </w:t>
      </w:r>
    </w:p>
    <w:p w:rsidR="00FD51DD" w:rsidRDefault="00D50572">
      <w:pPr>
        <w:spacing w:before="120"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Because both the field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number and name are identifier fields in file 9002313.91</w:t>
      </w:r>
      <w:r w:rsidR="00812FB7">
        <w:rPr>
          <w:rFonts w:ascii="Times New Roman" w:eastAsia="Times New Roman" w:hAnsi="Times New Roman" w:cs="Times New Roman"/>
          <w:sz w:val="24"/>
          <w:szCs w:val="24"/>
        </w:rPr>
        <w:t>, BPS NCPDP FIELD DEFS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field name updates for existing fields must be performed in the BPS patch Pre-Installation routine ^BPS21PRE.  Modifying the field names in the pre-install routine prevents duplicate entries from being created by KIDS when the data file is added to the system. </w:t>
      </w:r>
    </w:p>
    <w:p w:rsidR="00FD51DD" w:rsidRDefault="00FD51DD">
      <w:pPr>
        <w:spacing w:before="120" w:after="120" w:line="240" w:lineRule="auto"/>
      </w:pPr>
    </w:p>
    <w:tbl>
      <w:tblPr>
        <w:tblStyle w:val="a"/>
        <w:tblW w:w="9340" w:type="dxa"/>
        <w:tblInd w:w="-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960"/>
        <w:gridCol w:w="180"/>
        <w:gridCol w:w="1220"/>
        <w:gridCol w:w="460"/>
        <w:gridCol w:w="580"/>
        <w:gridCol w:w="300"/>
        <w:gridCol w:w="1900"/>
        <w:gridCol w:w="1020"/>
      </w:tblGrid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b/>
              </w:rPr>
              <w:t>EN^BPS21PRE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40" w:type="dxa"/>
            <w:gridSpan w:val="2"/>
            <w:tcBorders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☒ New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Modify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Delete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0" w:type="dxa"/>
            <w:gridSpan w:val="3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="00646452">
              <w:rPr>
                <w:rFonts w:ascii="Arial" w:eastAsia="Arial" w:hAnsi="Arial" w:cs="Arial"/>
                <w:sz w:val="20"/>
                <w:szCs w:val="20"/>
              </w:rPr>
              <w:t>175 (Rally ID)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bottom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4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Subroutines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Calls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FD51DD">
            <w:pPr>
              <w:spacing w:after="0"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KIDS system; Kernel Installation and Distribution System; called upon patch installation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FIELDS^BPS21PRE, MES^XPDUTL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top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60" w:type="dxa"/>
            <w:tcBorders>
              <w:left w:val="single" w:sz="4" w:space="0" w:color="000000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Input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0" w:type="dxa"/>
            <w:gridSpan w:val="3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Output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Both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Global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Local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Current Logic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patch pre-install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BPS21PRE ;A</w:t>
            </w:r>
            <w:r w:rsidR="00646452"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ITC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/CKB - Pre-install routine for BPS*1*21 ;</w:t>
            </w:r>
            <w:del w:id="0" w:author="Department of Veterans Affairs" w:date="2017-03-01T07:40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11/17/2016</w:delText>
              </w:r>
            </w:del>
            <w:ins w:id="1" w:author="Department of Veterans Affairs" w:date="2017-03-01T07:40:00Z">
              <w:r w:rsidR="00A210C1">
                <w:rPr>
                  <w:rFonts w:ascii="Courier New" w:eastAsia="Courier New" w:hAnsi="Courier New" w:cs="Courier New"/>
                  <w:b/>
                  <w:sz w:val="16"/>
                  <w:szCs w:val="16"/>
                </w:rPr>
                <w:t>2/21/2017</w:t>
              </w:r>
            </w:ins>
          </w:p>
          <w:p w:rsidR="00FD51DD" w:rsidRDefault="00D50572">
            <w:pPr>
              <w:spacing w:after="0" w:line="240" w:lineRule="auto"/>
              <w:contextualSpacing w:val="0"/>
            </w:pPr>
            <w:bookmarkStart w:id="2" w:name="_gjdgxs" w:colFirst="0" w:colLast="0"/>
            <w:bookmarkEnd w:id="2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;;1.0;E CLAIMS MGMT ENGINE;**21**;JUN 2004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  <w:proofErr w:type="gramStart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;Per</w:t>
            </w:r>
            <w:proofErr w:type="gramEnd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VA Directive 6402, this routine should not be modified.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MCCF EDI TAS ePharmacy Iteration 1 - BPS*1*21 patch pre-install</w:t>
            </w:r>
          </w:p>
          <w:p w:rsidR="00FD51DD" w:rsidDel="00A210C1" w:rsidRDefault="00D50572">
            <w:pPr>
              <w:spacing w:after="0" w:line="240" w:lineRule="auto"/>
              <w:contextualSpacing w:val="0"/>
              <w:rPr>
                <w:del w:id="3" w:author="Department of Veterans Affairs" w:date="2017-03-01T07:41:00Z"/>
              </w:rPr>
            </w:pPr>
            <w:del w:id="4" w:author="Department of Veterans Affairs" w:date="2017-03-01T07:41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 xml:space="preserve">     </w:delText>
              </w:r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ab/>
                <w:delText>;</w:delText>
              </w:r>
            </w:del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EN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Entry Point for pre-install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.</w:t>
            </w:r>
          </w:p>
          <w:p w:rsidR="00FD51DD" w:rsidDel="00A210C1" w:rsidRDefault="00D50572">
            <w:pPr>
              <w:spacing w:after="0" w:line="240" w:lineRule="auto"/>
              <w:contextualSpacing w:val="0"/>
              <w:rPr>
                <w:del w:id="5" w:author="Department of Veterans Affairs" w:date="2017-03-01T07:41:00Z"/>
              </w:rPr>
            </w:pPr>
            <w:del w:id="6" w:author="Department of Veterans Affairs" w:date="2017-03-01T07:41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 xml:space="preserve">     </w:delText>
              </w:r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ab/>
                <w:delText>;</w:delText>
              </w:r>
            </w:del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 Starting pre-install for BPS*1*21")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Del="00A210C1" w:rsidRDefault="00D50572">
            <w:pPr>
              <w:spacing w:after="0" w:line="240" w:lineRule="auto"/>
              <w:contextualSpacing w:val="0"/>
              <w:rPr>
                <w:del w:id="7" w:author="Department of Veterans Affairs" w:date="2017-03-01T07:42:00Z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Update descriptions in BPS NCPDP FIELD DEF file</w:t>
            </w:r>
            <w:ins w:id="8" w:author="Department of Veterans Affairs" w:date="2017-03-01T07:41:00Z">
              <w:r w:rsidR="00A210C1">
                <w:rPr>
                  <w:rFonts w:ascii="Courier New" w:eastAsia="Courier New" w:hAnsi="Courier New" w:cs="Courier New"/>
                  <w:b/>
                  <w:sz w:val="16"/>
                  <w:szCs w:val="16"/>
                </w:rPr>
                <w:t xml:space="preserve"> #9002313.91</w:t>
              </w:r>
            </w:ins>
          </w:p>
          <w:p w:rsidR="00FD51DD" w:rsidRDefault="00D50572">
            <w:pPr>
              <w:spacing w:after="0" w:line="240" w:lineRule="auto"/>
              <w:contextualSpacing w:val="0"/>
            </w:pPr>
            <w:del w:id="9" w:author="Department of Veterans Affairs" w:date="2017-03-01T07:42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 xml:space="preserve">     </w:delText>
              </w:r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ab/>
                <w:delText>;</w:delText>
              </w:r>
            </w:del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FIELDS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EX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Exit point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.</w:t>
            </w:r>
          </w:p>
          <w:p w:rsidR="00FD51DD" w:rsidDel="00A210C1" w:rsidRDefault="00D50572">
            <w:pPr>
              <w:spacing w:after="0" w:line="240" w:lineRule="auto"/>
              <w:contextualSpacing w:val="0"/>
              <w:rPr>
                <w:del w:id="10" w:author="Department of Veterans Affairs" w:date="2017-03-01T07:42:00Z"/>
              </w:rPr>
            </w:pPr>
            <w:del w:id="11" w:author="Department of Veterans Affairs" w:date="2017-03-01T07:42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 xml:space="preserve">     </w:delText>
              </w:r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ab/>
                <w:delText>;</w:delText>
              </w:r>
            </w:del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 Finished pre-install of BPS*1*21")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</w:tbl>
    <w:p w:rsidR="00FD51DD" w:rsidRDefault="00FD51DD">
      <w:pPr>
        <w:spacing w:before="120" w:after="120" w:line="240" w:lineRule="auto"/>
      </w:pPr>
    </w:p>
    <w:p w:rsidR="00FD51DD" w:rsidRDefault="00FD51DD">
      <w:pPr>
        <w:spacing w:after="0" w:line="240" w:lineRule="auto"/>
      </w:pPr>
    </w:p>
    <w:tbl>
      <w:tblPr>
        <w:tblStyle w:val="a0"/>
        <w:tblW w:w="9340" w:type="dxa"/>
        <w:tblInd w:w="-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960"/>
        <w:gridCol w:w="180"/>
        <w:gridCol w:w="1220"/>
        <w:gridCol w:w="460"/>
        <w:gridCol w:w="580"/>
        <w:gridCol w:w="300"/>
        <w:gridCol w:w="1900"/>
        <w:gridCol w:w="1020"/>
      </w:tblGrid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b/>
              </w:rPr>
              <w:t>FIELDS^BPS21PRE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40" w:type="dxa"/>
            <w:gridSpan w:val="2"/>
            <w:tcBorders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☒ New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Modify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Delete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0" w:type="dxa"/>
            <w:gridSpan w:val="3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vAlign w:val="center"/>
          </w:tcPr>
          <w:p w:rsidR="00FD51DD" w:rsidRDefault="00D50572" w:rsidP="0064645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="00646452">
              <w:rPr>
                <w:rFonts w:ascii="Arial" w:eastAsia="Arial" w:hAnsi="Arial" w:cs="Arial"/>
                <w:sz w:val="20"/>
                <w:szCs w:val="20"/>
              </w:rPr>
              <w:t>175 (Rally ID)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bottom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4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Subroutines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Calls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FD51DD">
            <w:pPr>
              <w:spacing w:after="0"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EN^BPS21PRE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MES^XPDUTL,</w:t>
            </w:r>
          </w:p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^DIE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top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File 9002313.91 - BPS NCPDP FIELD DEFS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Entries are being updated in this file.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60" w:type="dxa"/>
            <w:tcBorders>
              <w:left w:val="single" w:sz="4" w:space="0" w:color="000000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Input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0" w:type="dxa"/>
            <w:gridSpan w:val="3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Output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Both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Global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Local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Output Attribute Name and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Current Logic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patch pre-install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Del="00A210C1" w:rsidRDefault="00D50572">
            <w:pPr>
              <w:spacing w:after="0" w:line="240" w:lineRule="auto"/>
              <w:contextualSpacing w:val="0"/>
              <w:rPr>
                <w:del w:id="12" w:author="Department of Veterans Affairs" w:date="2017-03-01T07:42:00Z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FIELDS  </w:t>
            </w:r>
            <w:del w:id="13" w:author="Department of Veterans Affairs" w:date="2017-03-01T07:42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 xml:space="preserve"> ;</w:delText>
              </w:r>
            </w:del>
          </w:p>
          <w:p w:rsidR="00FD51DD" w:rsidRDefault="00D50572">
            <w:pPr>
              <w:spacing w:after="0" w:line="240" w:lineRule="auto"/>
              <w:contextualSpacing w:val="0"/>
            </w:pPr>
            <w:del w:id="14" w:author="Department of Veterans Affairs" w:date="2017-03-01T07:42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 xml:space="preserve">     </w:delText>
              </w:r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ab/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; Update Field </w:t>
            </w:r>
            <w:proofErr w:type="spellStart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Defs</w:t>
            </w:r>
            <w:proofErr w:type="spellEnd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with new descriptions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N LINE,DATA,NUM,NAME,DA,DIE,DR,CNT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Updating BPS NCPDP FIELD DEFS")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S CNT=0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F LINE=1:1 S DATA=$P($T(NFLDS+LINE),";;",2,99) Q:DATA=""  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. S </w:t>
            </w:r>
            <w:ins w:id="15" w:author="Department of Veterans Affairs" w:date="2017-03-01T13:54:00Z">
              <w:r w:rsidR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>DIE=9002313.91,</w:t>
              </w:r>
            </w:ins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NUM=$P(DATA,";",1)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S DA=$O(^BPSF(</w:t>
            </w:r>
            <w:del w:id="16" w:author="Department of Veterans Affairs" w:date="2017-03-01T13:54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9002313.91</w:delText>
              </w:r>
            </w:del>
            <w:ins w:id="17" w:author="Department of Veterans Affairs" w:date="2017-03-01T13:54:00Z">
              <w:r w:rsidR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>DIE</w:t>
              </w:r>
            </w:ins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,"B",NUM,""))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. I 'DA D MES^XPDUTL("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No IEN found for entry "_NUM) 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. S </w:t>
            </w:r>
            <w:del w:id="18" w:author="Department of Veterans Affairs" w:date="2017-03-01T13:53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DIE=9002313.91,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NAME=$P(DATA,";",2),DR=".03////^S X=NAME",CNT=CNT+1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D ^DIE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D MES^XPDUTL("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"_CNT_" entries updated")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Done with BPS NCPDP FIELD DEFS")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")</w:t>
            </w:r>
          </w:p>
          <w:p w:rsidR="00FD51DD" w:rsidDel="00A210C1" w:rsidRDefault="00D50572">
            <w:pPr>
              <w:spacing w:after="0" w:line="240" w:lineRule="auto"/>
              <w:contextualSpacing w:val="0"/>
              <w:rPr>
                <w:del w:id="19" w:author="Department of Veterans Affairs" w:date="2017-03-01T07:43:00Z"/>
              </w:rPr>
            </w:pPr>
            <w:del w:id="20" w:author="Department of Veterans Affairs" w:date="2017-03-01T07:43:00Z"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 xml:space="preserve">     </w:delText>
              </w:r>
              <w:r w:rsidDel="00A210C1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tab/>
                <w:delText>;</w:delText>
              </w:r>
            </w:del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NFLDS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Updated field names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;;409</w:t>
            </w:r>
            <w:del w:id="21" w:author="Department of Veterans Affairs" w:date="2017-03-01T13:55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-D9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;INGREDIENT COST SUBMITTED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;;431</w:t>
            </w:r>
            <w:del w:id="22" w:author="Department of Veterans Affairs" w:date="2017-03-01T13:55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-DV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;OTHER PAYER AMOUNT PAID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;;433</w:t>
            </w:r>
            <w:del w:id="23" w:author="Department of Veterans Affairs" w:date="2017-03-01T13:55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-DX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;PATIENT PAID AMOUNT SUBMITTED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;;579</w:t>
            </w:r>
            <w:del w:id="24" w:author="Department of Veterans Affairs" w:date="2017-03-01T13:55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-XX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;ASSOC RX/SERVICE PROV ID QUAL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;;580</w:t>
            </w:r>
            <w:del w:id="25" w:author="Department of Veterans Affairs" w:date="2017-03-01T13:55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-XY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;ASSOC RX/SERVICE PROVIDER ID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;;581</w:t>
            </w:r>
            <w:del w:id="26" w:author="Department of Veterans Affairs" w:date="2017-03-01T13:55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-XZ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;ASSOC RX/SERVICE REF NUM QUAL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;;582</w:t>
            </w:r>
            <w:del w:id="27" w:author="Department of Veterans Affairs" w:date="2017-03-01T13:55:00Z">
              <w:r w:rsidDel="00800BB7">
                <w:rPr>
                  <w:rFonts w:ascii="Courier New" w:eastAsia="Courier New" w:hAnsi="Courier New" w:cs="Courier New"/>
                  <w:b/>
                  <w:sz w:val="16"/>
                  <w:szCs w:val="16"/>
                  <w:highlight w:val="yellow"/>
                </w:rPr>
                <w:delText>-X0</w:delText>
              </w:r>
            </w:del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;ASSOC RX/SERVICE FILL NUMBER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</w:tbl>
    <w:p w:rsidR="00FD51DD" w:rsidRDefault="00FD51DD">
      <w:pPr>
        <w:spacing w:after="0" w:line="240" w:lineRule="auto"/>
      </w:pPr>
    </w:p>
    <w:p w:rsidR="00FD51DD" w:rsidRDefault="00D50572">
      <w:pPr>
        <w:spacing w:before="120"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7 </w:t>
      </w:r>
      <w:r w:rsidR="00812FB7">
        <w:rPr>
          <w:rFonts w:ascii="Times New Roman" w:eastAsia="Times New Roman" w:hAnsi="Times New Roman" w:cs="Times New Roman"/>
          <w:sz w:val="24"/>
          <w:szCs w:val="24"/>
        </w:rPr>
        <w:t>entries in the file BPS NCPDP FIELD DEFS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need to be edited to accurately reflect the NCPDP name/description:</w:t>
      </w:r>
    </w:p>
    <w:p w:rsidR="00FD51DD" w:rsidRDefault="00FD51DD">
      <w:pPr>
        <w:spacing w:before="120" w:after="120" w:line="240" w:lineRule="auto"/>
      </w:pP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409-D9 INGREDIENT COST SUBMITTED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INGREDIENT COST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</w:r>
      <w:bookmarkStart w:id="28" w:name="_GoBack"/>
      <w:bookmarkEnd w:id="28"/>
      <w:r>
        <w:rPr>
          <w:rFonts w:ascii="Arial" w:eastAsia="Arial" w:hAnsi="Arial" w:cs="Arial"/>
        </w:rPr>
        <w:t>Updated VistA Name: INGREDIENT COST SUBMITTED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431-DV OTHER PAYER AMOUNT PAID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OTHER PAYOR AMOUNT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OTHER PAYER AMOUNT PAID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433-DX PATIENT PAID AMOUNT SUBMITTED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PATIENT PAID AMOUNT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PATIENT PAID AMOUNT SUBMITTED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579-XX ASSOCIATED PRESCRIPTION/SERVICE PROVIDER ID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lastRenderedPageBreak/>
        <w:tab/>
        <w:t>Current VistA Name: SERVICE PROVIDER ID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PROV ID QUAL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580-XY ASSOCIATED PRESCRIPTION/SERVICE PROVIDER 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PROVIDER 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PROVIDER ID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581-XZ ASSOCIATED PRESCRIPTION/SERVICE REFERENCE NUMBER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REFERENCE NUMBER QUAL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REF NUM QUAL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582-X0 ASSOCIATED PRESCRIPTION/SERVICE FILL NUMBER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FILL NUMBER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FILL NUMBER</w:t>
      </w:r>
    </w:p>
    <w:p w:rsidR="00FD51DD" w:rsidRDefault="00FD51DD">
      <w:pPr>
        <w:spacing w:before="120" w:after="120" w:line="240" w:lineRule="auto"/>
      </w:pPr>
    </w:p>
    <w:p w:rsidR="00FD51DD" w:rsidRDefault="00FD51DD">
      <w:pPr>
        <w:spacing w:before="120" w:after="120" w:line="240" w:lineRule="auto"/>
      </w:pPr>
    </w:p>
    <w:p w:rsidR="00FD51DD" w:rsidRDefault="00D50572">
      <w:pPr>
        <w:spacing w:after="120"/>
      </w:pPr>
      <w:r>
        <w:rPr>
          <w:rFonts w:ascii="Times New Roman" w:eastAsia="Times New Roman" w:hAnsi="Times New Roman" w:cs="Times New Roman"/>
          <w:sz w:val="24"/>
          <w:szCs w:val="24"/>
        </w:rPr>
        <w:t>The tables below describe how the file is to be included in the KIDS Build for BPS NCPDP FIELD DEFS.</w:t>
      </w:r>
    </w:p>
    <w:tbl>
      <w:tblPr>
        <w:tblStyle w:val="a1"/>
        <w:tblW w:w="9360" w:type="dxa"/>
        <w:tblInd w:w="-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FD51DD">
        <w:trPr>
          <w:trHeight w:val="28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File Name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b/>
              </w:rPr>
              <w:t>BPS NCPDP FIELD DEFS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Send Full or Partial DD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FULL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Update the Data Dictionary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Send Security Codes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Screen to Determine DD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Data Comes with File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Site’s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OVERWRITE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Resolve Pointers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May User Override Data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Data List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Screen to Select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</w:tbl>
    <w:p w:rsidR="00FD51DD" w:rsidRDefault="00FD51DD">
      <w:pPr>
        <w:spacing w:after="0" w:line="240" w:lineRule="auto"/>
      </w:pPr>
    </w:p>
    <w:p w:rsidR="00FD51DD" w:rsidRDefault="00FD51DD">
      <w:pPr>
        <w:spacing w:after="0" w:line="240" w:lineRule="auto"/>
      </w:pPr>
    </w:p>
    <w:sectPr w:rsidR="00FD51DD" w:rsidSect="00FD51D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3BB" w:rsidRDefault="000C63BB">
      <w:pPr>
        <w:spacing w:after="0" w:line="240" w:lineRule="auto"/>
      </w:pPr>
      <w:r>
        <w:separator/>
      </w:r>
    </w:p>
  </w:endnote>
  <w:endnote w:type="continuationSeparator" w:id="0">
    <w:p w:rsidR="000C63BB" w:rsidRDefault="000C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D" w:rsidRPr="002A79D6" w:rsidRDefault="00FD51DD">
    <w:pPr>
      <w:tabs>
        <w:tab w:val="center" w:pos="4680"/>
        <w:tab w:val="right" w:pos="9360"/>
      </w:tabs>
      <w:spacing w:after="720" w:line="240" w:lineRule="auto"/>
      <w:jc w:val="center"/>
      <w:rPr>
        <w:rFonts w:ascii="Times New Roman" w:hAnsi="Times New Roman" w:cs="Times New Roman"/>
      </w:rPr>
    </w:pPr>
  </w:p>
  <w:p w:rsidR="00FD51DD" w:rsidRDefault="00FD51DD">
    <w:pPr>
      <w:tabs>
        <w:tab w:val="center" w:pos="4680"/>
        <w:tab w:val="right" w:pos="9360"/>
      </w:tabs>
      <w:spacing w:after="72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1" w:rsidRPr="002A79D6" w:rsidRDefault="00FD51D1" w:rsidP="00FD51D1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cs="Times New Roman"/>
      </w:rPr>
    </w:pPr>
    <w:r w:rsidRPr="002A79D6">
      <w:rPr>
        <w:rFonts w:ascii="Times New Roman" w:hAnsi="Times New Roman" w:cs="Times New Roman"/>
      </w:rPr>
      <w:t xml:space="preserve">Page </w:t>
    </w:r>
    <w:r w:rsidRPr="002A79D6">
      <w:rPr>
        <w:rFonts w:ascii="Times New Roman" w:hAnsi="Times New Roman" w:cs="Times New Roman"/>
      </w:rPr>
      <w:fldChar w:fldCharType="begin"/>
    </w:r>
    <w:r w:rsidRPr="002A79D6">
      <w:rPr>
        <w:rFonts w:ascii="Times New Roman" w:hAnsi="Times New Roman" w:cs="Times New Roman"/>
      </w:rPr>
      <w:instrText>PAGE</w:instrText>
    </w:r>
    <w:r w:rsidRPr="002A79D6">
      <w:rPr>
        <w:rFonts w:ascii="Times New Roman" w:hAnsi="Times New Roman" w:cs="Times New Roman"/>
      </w:rPr>
      <w:fldChar w:fldCharType="separate"/>
    </w:r>
    <w:r w:rsidR="00800BB7">
      <w:rPr>
        <w:rFonts w:ascii="Times New Roman" w:hAnsi="Times New Roman" w:cs="Times New Roman"/>
        <w:noProof/>
      </w:rPr>
      <w:t>4</w:t>
    </w:r>
    <w:r w:rsidRPr="002A79D6">
      <w:rPr>
        <w:rFonts w:ascii="Times New Roman" w:hAnsi="Times New Roman" w:cs="Times New Roman"/>
      </w:rPr>
      <w:fldChar w:fldCharType="end"/>
    </w:r>
    <w:r w:rsidRPr="002A79D6">
      <w:rPr>
        <w:rFonts w:ascii="Times New Roman" w:hAnsi="Times New Roman" w:cs="Times New Roman"/>
      </w:rPr>
      <w:t xml:space="preserve"> of </w:t>
    </w:r>
    <w:r w:rsidRPr="002A79D6">
      <w:rPr>
        <w:rFonts w:ascii="Times New Roman" w:hAnsi="Times New Roman" w:cs="Times New Roman"/>
      </w:rPr>
      <w:fldChar w:fldCharType="begin"/>
    </w:r>
    <w:r w:rsidRPr="002A79D6">
      <w:rPr>
        <w:rFonts w:ascii="Times New Roman" w:hAnsi="Times New Roman" w:cs="Times New Roman"/>
      </w:rPr>
      <w:instrText>NUMPAGES</w:instrText>
    </w:r>
    <w:r w:rsidRPr="002A79D6">
      <w:rPr>
        <w:rFonts w:ascii="Times New Roman" w:hAnsi="Times New Roman" w:cs="Times New Roman"/>
      </w:rPr>
      <w:fldChar w:fldCharType="separate"/>
    </w:r>
    <w:r w:rsidR="00800BB7">
      <w:rPr>
        <w:rFonts w:ascii="Times New Roman" w:hAnsi="Times New Roman" w:cs="Times New Roman"/>
        <w:noProof/>
      </w:rPr>
      <w:t>5</w:t>
    </w:r>
    <w:r w:rsidRPr="002A79D6">
      <w:rPr>
        <w:rFonts w:ascii="Times New Roman" w:hAnsi="Times New Roman" w:cs="Times New Roman"/>
      </w:rPr>
      <w:fldChar w:fldCharType="end"/>
    </w:r>
  </w:p>
  <w:p w:rsidR="00FD51D1" w:rsidRDefault="00FD51D1">
    <w:pPr>
      <w:tabs>
        <w:tab w:val="center" w:pos="4680"/>
        <w:tab w:val="right" w:pos="9360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3BB" w:rsidRDefault="000C63BB">
      <w:pPr>
        <w:spacing w:after="0" w:line="240" w:lineRule="auto"/>
      </w:pPr>
      <w:r>
        <w:separator/>
      </w:r>
    </w:p>
  </w:footnote>
  <w:footnote w:type="continuationSeparator" w:id="0">
    <w:p w:rsidR="000C63BB" w:rsidRDefault="000C6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D" w:rsidRDefault="00D50572">
    <w:pPr>
      <w:tabs>
        <w:tab w:val="center" w:pos="4680"/>
        <w:tab w:val="right" w:pos="9360"/>
      </w:tabs>
      <w:spacing w:before="720" w:after="0" w:line="240" w:lineRule="auto"/>
    </w:pPr>
    <w:r>
      <w:rPr>
        <w:rFonts w:ascii="Times New Roman" w:eastAsia="Times New Roman" w:hAnsi="Times New Roman" w:cs="Times New Roman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1" w:rsidRDefault="00FD51D1" w:rsidP="00FD51D1">
    <w:pPr>
      <w:tabs>
        <w:tab w:val="center" w:pos="4680"/>
        <w:tab w:val="right" w:pos="9360"/>
      </w:tabs>
      <w:spacing w:after="0" w:line="240" w:lineRule="auto"/>
    </w:pPr>
    <w:r>
      <w:rPr>
        <w:rFonts w:ascii="Times New Roman" w:eastAsia="Times New Roman" w:hAnsi="Times New Roman" w:cs="Times New Roman"/>
        <w:sz w:val="20"/>
        <w:szCs w:val="20"/>
      </w:rPr>
      <w:t>MCCF</w:t>
    </w:r>
    <w:r w:rsidR="00236CCC">
      <w:rPr>
        <w:rFonts w:ascii="Times New Roman" w:eastAsia="Times New Roman" w:hAnsi="Times New Roman" w:cs="Times New Roman"/>
        <w:sz w:val="20"/>
        <w:szCs w:val="20"/>
      </w:rPr>
      <w:t xml:space="preserve"> EDI TAS US</w:t>
    </w:r>
    <w:r>
      <w:rPr>
        <w:rFonts w:ascii="Times New Roman" w:eastAsia="Times New Roman" w:hAnsi="Times New Roman" w:cs="Times New Roman"/>
        <w:sz w:val="20"/>
        <w:szCs w:val="20"/>
      </w:rPr>
      <w:t>17</w:t>
    </w:r>
    <w:r w:rsidR="00236CCC">
      <w:rPr>
        <w:rFonts w:ascii="Times New Roman" w:eastAsia="Times New Roman" w:hAnsi="Times New Roman" w:cs="Times New Roman"/>
        <w:sz w:val="20"/>
        <w:szCs w:val="20"/>
      </w:rPr>
      <w:t>5</w:t>
    </w:r>
    <w:r>
      <w:rPr>
        <w:rFonts w:ascii="Times New Roman" w:eastAsia="Times New Roman" w:hAnsi="Times New Roman" w:cs="Times New Roman"/>
        <w:sz w:val="20"/>
        <w:szCs w:val="20"/>
      </w:rPr>
      <w:t xml:space="preserve"> Design Document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51DD"/>
    <w:rsid w:val="000C63BB"/>
    <w:rsid w:val="0011498B"/>
    <w:rsid w:val="00236CCC"/>
    <w:rsid w:val="00293682"/>
    <w:rsid w:val="002A79D6"/>
    <w:rsid w:val="00646452"/>
    <w:rsid w:val="006B50FA"/>
    <w:rsid w:val="006C16C4"/>
    <w:rsid w:val="00712052"/>
    <w:rsid w:val="007148AF"/>
    <w:rsid w:val="007B4B54"/>
    <w:rsid w:val="00800BB7"/>
    <w:rsid w:val="00812FB7"/>
    <w:rsid w:val="00867342"/>
    <w:rsid w:val="00A210C1"/>
    <w:rsid w:val="00A900B9"/>
    <w:rsid w:val="00A93939"/>
    <w:rsid w:val="00B92866"/>
    <w:rsid w:val="00BE092F"/>
    <w:rsid w:val="00C94002"/>
    <w:rsid w:val="00D2007A"/>
    <w:rsid w:val="00D50572"/>
    <w:rsid w:val="00DC13A2"/>
    <w:rsid w:val="00EB2228"/>
    <w:rsid w:val="00FD51D1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9D6"/>
  </w:style>
  <w:style w:type="paragraph" w:styleId="Footer">
    <w:name w:val="footer"/>
    <w:basedOn w:val="Normal"/>
    <w:link w:val="Foot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9D6"/>
  </w:style>
  <w:style w:type="paragraph" w:styleId="Footer">
    <w:name w:val="footer"/>
    <w:basedOn w:val="Normal"/>
    <w:link w:val="Foot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Dawson, Mark (LongView)</dc:creator>
  <cp:lastModifiedBy>Department of Veterans Affairs</cp:lastModifiedBy>
  <cp:revision>3</cp:revision>
  <cp:lastPrinted>2016-12-07T15:20:00Z</cp:lastPrinted>
  <dcterms:created xsi:type="dcterms:W3CDTF">2017-03-01T12:43:00Z</dcterms:created>
  <dcterms:modified xsi:type="dcterms:W3CDTF">2017-03-01T18:55:00Z</dcterms:modified>
</cp:coreProperties>
</file>